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241FCED9"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bookmarkEnd w:id="1"/>
      <w:bookmarkEnd w:id="2"/>
      <w:bookmarkEnd w:id="3"/>
      <w:bookmarkEnd w:id="4"/>
      <w:r w:rsidR="00FA3C15">
        <w:rPr>
          <w:rStyle w:val="Strong"/>
          <w:b/>
          <w:bCs w:val="0"/>
          <w:sz w:val="24"/>
          <w:szCs w:val="24"/>
        </w:rPr>
        <w:t>23-W002-24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FA3C15" w:rsidRDefault="006E17EC" w:rsidP="006E17EC">
            <w:pPr>
              <w:pStyle w:val="TableContents"/>
              <w:jc w:val="center"/>
              <w:rPr>
                <w:rFonts w:cs="Calibri"/>
                <w:b/>
              </w:rPr>
            </w:pPr>
            <w:r w:rsidRPr="00FA3C15">
              <w:rPr>
                <w:rFonts w:cs="Calibri"/>
                <w:b/>
              </w:rPr>
              <w:t>Major Criteria</w:t>
            </w:r>
          </w:p>
        </w:tc>
        <w:tc>
          <w:tcPr>
            <w:tcW w:w="5367" w:type="dxa"/>
            <w:shd w:val="clear" w:color="auto" w:fill="auto"/>
            <w:vAlign w:val="center"/>
          </w:tcPr>
          <w:p w14:paraId="266E364D" w14:textId="77777777" w:rsidR="006E17EC" w:rsidRPr="00FA3C15" w:rsidRDefault="006E17EC" w:rsidP="006E17EC">
            <w:pPr>
              <w:pStyle w:val="TableContents"/>
              <w:jc w:val="center"/>
              <w:rPr>
                <w:rFonts w:cs="Calibri"/>
                <w:b/>
              </w:rPr>
            </w:pPr>
            <w:r w:rsidRPr="00FA3C15">
              <w:rPr>
                <w:rFonts w:cs="Calibri"/>
                <w:b/>
              </w:rPr>
              <w:t>Details &amp; Sub-Criteria</w:t>
            </w:r>
          </w:p>
        </w:tc>
        <w:tc>
          <w:tcPr>
            <w:tcW w:w="1360" w:type="dxa"/>
            <w:shd w:val="clear" w:color="auto" w:fill="auto"/>
            <w:vAlign w:val="center"/>
          </w:tcPr>
          <w:p w14:paraId="6D25EDF4" w14:textId="77777777" w:rsidR="006E17EC" w:rsidRPr="00FA3C15" w:rsidRDefault="006E17EC" w:rsidP="006E17EC">
            <w:pPr>
              <w:pStyle w:val="TableContents"/>
              <w:jc w:val="center"/>
              <w:rPr>
                <w:rFonts w:cs="Calibri"/>
                <w:b/>
              </w:rPr>
            </w:pPr>
            <w:r w:rsidRPr="00FA3C15">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FA3C15" w:rsidRDefault="00DE3F38" w:rsidP="006E17EC">
            <w:pPr>
              <w:pStyle w:val="TableContents"/>
              <w:rPr>
                <w:rFonts w:asciiTheme="minorHAnsi" w:hAnsiTheme="minorHAnsi"/>
                <w:sz w:val="22"/>
                <w:szCs w:val="22"/>
                <w:lang w:eastAsia="en-US"/>
              </w:rPr>
            </w:pPr>
            <w:r w:rsidRPr="00FA3C15">
              <w:rPr>
                <w:rFonts w:asciiTheme="minorHAnsi" w:hAnsiTheme="minorHAnsi"/>
                <w:sz w:val="22"/>
                <w:szCs w:val="22"/>
                <w:lang w:eastAsia="en-US"/>
              </w:rPr>
              <w:t xml:space="preserve">Firm/consortium’s experience and reputation </w:t>
            </w:r>
            <w:r w:rsidR="00B52A14" w:rsidRPr="00FA3C15">
              <w:rPr>
                <w:rFonts w:asciiTheme="minorHAnsi" w:hAnsiTheme="minorHAnsi"/>
                <w:sz w:val="22"/>
                <w:szCs w:val="22"/>
                <w:lang w:eastAsia="en-US"/>
              </w:rPr>
              <w:t>with</w:t>
            </w:r>
            <w:r w:rsidRPr="00FA3C15">
              <w:rPr>
                <w:rFonts w:asciiTheme="minorHAnsi" w:hAnsiTheme="minorHAnsi"/>
                <w:sz w:val="22"/>
                <w:szCs w:val="22"/>
                <w:lang w:eastAsia="en-US"/>
              </w:rPr>
              <w:t xml:space="preserve"> similar </w:t>
            </w:r>
            <w:r w:rsidR="00AD3DBB" w:rsidRPr="00FA3C15">
              <w:rPr>
                <w:rFonts w:asciiTheme="minorHAnsi" w:hAnsiTheme="minorHAnsi"/>
                <w:sz w:val="22"/>
                <w:szCs w:val="22"/>
                <w:lang w:eastAsia="en-US"/>
              </w:rPr>
              <w:t xml:space="preserve">supply of </w:t>
            </w:r>
            <w:r w:rsidR="002340EA" w:rsidRPr="00FA3C15">
              <w:rPr>
                <w:rFonts w:asciiTheme="minorHAnsi" w:hAnsiTheme="minorHAnsi"/>
                <w:sz w:val="22"/>
                <w:szCs w:val="22"/>
                <w:lang w:eastAsia="en-US"/>
              </w:rPr>
              <w:t>Works</w:t>
            </w:r>
          </w:p>
        </w:tc>
        <w:tc>
          <w:tcPr>
            <w:tcW w:w="5367" w:type="dxa"/>
            <w:shd w:val="clear" w:color="auto" w:fill="auto"/>
          </w:tcPr>
          <w:p w14:paraId="5BD29DF3" w14:textId="77777777" w:rsidR="006E17EC" w:rsidRPr="00FA3C15" w:rsidRDefault="0069253F" w:rsidP="005B38E4">
            <w:pPr>
              <w:pStyle w:val="TableContents"/>
              <w:numPr>
                <w:ilvl w:val="0"/>
                <w:numId w:val="3"/>
              </w:numPr>
              <w:rPr>
                <w:rFonts w:asciiTheme="minorHAnsi" w:hAnsiTheme="minorHAnsi"/>
                <w:sz w:val="22"/>
                <w:szCs w:val="22"/>
              </w:rPr>
            </w:pPr>
            <w:r w:rsidRPr="00FA3C15">
              <w:rPr>
                <w:rFonts w:asciiTheme="minorHAnsi" w:hAnsiTheme="minorHAnsi"/>
                <w:sz w:val="22"/>
                <w:szCs w:val="22"/>
              </w:rPr>
              <w:t>Possession of a valid operational license for TUC and BTC, along with a registration license from the Commerce Department.</w:t>
            </w:r>
          </w:p>
          <w:p w14:paraId="74D931B9" w14:textId="77777777" w:rsidR="0069253F" w:rsidRPr="00FA3C15" w:rsidRDefault="0069253F" w:rsidP="005B38E4">
            <w:pPr>
              <w:pStyle w:val="TableContents"/>
              <w:numPr>
                <w:ilvl w:val="0"/>
                <w:numId w:val="3"/>
              </w:numPr>
              <w:rPr>
                <w:rFonts w:asciiTheme="minorHAnsi" w:hAnsiTheme="minorHAnsi"/>
                <w:sz w:val="22"/>
                <w:szCs w:val="22"/>
              </w:rPr>
            </w:pPr>
            <w:r w:rsidRPr="00FA3C15">
              <w:rPr>
                <w:rFonts w:asciiTheme="minorHAnsi" w:hAnsiTheme="minorHAnsi"/>
                <w:sz w:val="22"/>
                <w:szCs w:val="22"/>
              </w:rPr>
              <w:t>The inclusion of references to successful projects.</w:t>
            </w:r>
          </w:p>
          <w:p w14:paraId="3ADDF29E" w14:textId="6279C721" w:rsidR="0069253F" w:rsidRPr="00FA3C15" w:rsidRDefault="0069253F" w:rsidP="0069253F">
            <w:pPr>
              <w:pStyle w:val="TableContents"/>
              <w:ind w:left="720"/>
              <w:rPr>
                <w:rFonts w:asciiTheme="minorHAnsi" w:hAnsiTheme="minorHAnsi"/>
                <w:sz w:val="22"/>
                <w:szCs w:val="22"/>
              </w:rPr>
            </w:pPr>
          </w:p>
        </w:tc>
        <w:tc>
          <w:tcPr>
            <w:tcW w:w="1360" w:type="dxa"/>
            <w:shd w:val="clear" w:color="auto" w:fill="auto"/>
            <w:vAlign w:val="center"/>
          </w:tcPr>
          <w:p w14:paraId="6FB170A3" w14:textId="0AE851BB" w:rsidR="006E17EC" w:rsidRPr="00FA3C15" w:rsidRDefault="0069253F" w:rsidP="006E17EC">
            <w:pPr>
              <w:pStyle w:val="TableContents"/>
              <w:jc w:val="center"/>
              <w:rPr>
                <w:rFonts w:asciiTheme="minorHAnsi" w:hAnsiTheme="minorHAnsi"/>
                <w:sz w:val="22"/>
                <w:szCs w:val="22"/>
                <w:lang w:eastAsia="en-US"/>
              </w:rPr>
            </w:pPr>
            <w:r w:rsidRPr="00FA3C15">
              <w:rPr>
                <w:rFonts w:asciiTheme="minorHAnsi" w:hAnsiTheme="minorHAnsi"/>
                <w:sz w:val="22"/>
                <w:szCs w:val="22"/>
                <w:lang w:eastAsia="en-US"/>
              </w:rPr>
              <w:t>40</w:t>
            </w:r>
          </w:p>
        </w:tc>
      </w:tr>
      <w:tr w:rsidR="006E17EC" w:rsidRPr="00487A5C" w14:paraId="613F68D6" w14:textId="77777777" w:rsidTr="006E17EC">
        <w:trPr>
          <w:cantSplit/>
          <w:tblHeader/>
        </w:trPr>
        <w:tc>
          <w:tcPr>
            <w:tcW w:w="2430" w:type="dxa"/>
            <w:shd w:val="clear" w:color="auto" w:fill="auto"/>
            <w:vAlign w:val="center"/>
          </w:tcPr>
          <w:p w14:paraId="44102FCB" w14:textId="0C7CA4D1" w:rsidR="006E17EC" w:rsidRPr="00FA3C15" w:rsidRDefault="0069253F" w:rsidP="006E17EC">
            <w:pPr>
              <w:pStyle w:val="TableContents"/>
              <w:rPr>
                <w:rFonts w:asciiTheme="minorHAnsi" w:hAnsiTheme="minorHAnsi"/>
                <w:sz w:val="22"/>
                <w:szCs w:val="22"/>
                <w:lang w:eastAsia="en-US"/>
              </w:rPr>
            </w:pPr>
            <w:r w:rsidRPr="00FA3C15">
              <w:rPr>
                <w:rFonts w:asciiTheme="minorHAnsi" w:hAnsiTheme="minorHAnsi"/>
                <w:sz w:val="22"/>
                <w:szCs w:val="22"/>
                <w:lang w:eastAsia="en-US"/>
              </w:rPr>
              <w:t>Technical Specification</w:t>
            </w:r>
          </w:p>
        </w:tc>
        <w:tc>
          <w:tcPr>
            <w:tcW w:w="5367" w:type="dxa"/>
            <w:shd w:val="clear" w:color="auto" w:fill="auto"/>
          </w:tcPr>
          <w:p w14:paraId="3FADD181" w14:textId="77777777" w:rsidR="006E17EC" w:rsidRPr="00FA3C15" w:rsidRDefault="0069253F" w:rsidP="001D3BEC">
            <w:pPr>
              <w:pStyle w:val="TableContents"/>
              <w:numPr>
                <w:ilvl w:val="0"/>
                <w:numId w:val="4"/>
              </w:numPr>
              <w:rPr>
                <w:rFonts w:asciiTheme="minorHAnsi" w:hAnsiTheme="minorHAnsi"/>
                <w:sz w:val="22"/>
                <w:szCs w:val="22"/>
              </w:rPr>
            </w:pPr>
            <w:r w:rsidRPr="00FA3C15">
              <w:rPr>
                <w:rFonts w:asciiTheme="minorHAnsi" w:hAnsiTheme="minorHAnsi"/>
                <w:sz w:val="22"/>
                <w:szCs w:val="22"/>
              </w:rPr>
              <w:t>Detailed workplan for duration of construction</w:t>
            </w:r>
          </w:p>
          <w:p w14:paraId="4BA71FA2" w14:textId="3F97904C" w:rsidR="0069253F" w:rsidRPr="00FA3C15" w:rsidRDefault="0069253F" w:rsidP="001D3BEC">
            <w:pPr>
              <w:pStyle w:val="TableContents"/>
              <w:numPr>
                <w:ilvl w:val="0"/>
                <w:numId w:val="4"/>
              </w:numPr>
              <w:rPr>
                <w:rFonts w:asciiTheme="minorHAnsi" w:hAnsiTheme="minorHAnsi"/>
                <w:sz w:val="22"/>
                <w:szCs w:val="22"/>
              </w:rPr>
            </w:pPr>
            <w:r w:rsidRPr="00FA3C15">
              <w:rPr>
                <w:rFonts w:asciiTheme="minorHAnsi" w:hAnsiTheme="minorHAnsi"/>
                <w:sz w:val="22"/>
                <w:szCs w:val="22"/>
              </w:rPr>
              <w:t>Tenders required to fill the IPS with references to designs.</w:t>
            </w:r>
          </w:p>
        </w:tc>
        <w:tc>
          <w:tcPr>
            <w:tcW w:w="1360" w:type="dxa"/>
            <w:shd w:val="clear" w:color="auto" w:fill="auto"/>
            <w:vAlign w:val="center"/>
          </w:tcPr>
          <w:p w14:paraId="657554B4" w14:textId="12250B0C" w:rsidR="006E17EC" w:rsidRPr="00FA3C15" w:rsidRDefault="0069253F" w:rsidP="006E17EC">
            <w:pPr>
              <w:pStyle w:val="TableContents"/>
              <w:jc w:val="center"/>
              <w:rPr>
                <w:rFonts w:asciiTheme="minorHAnsi" w:hAnsiTheme="minorHAnsi"/>
                <w:sz w:val="22"/>
                <w:szCs w:val="22"/>
                <w:lang w:eastAsia="en-US"/>
              </w:rPr>
            </w:pPr>
            <w:r w:rsidRPr="00FA3C15">
              <w:rPr>
                <w:rFonts w:asciiTheme="minorHAnsi" w:hAnsiTheme="minorHAnsi"/>
                <w:sz w:val="22"/>
                <w:szCs w:val="22"/>
                <w:lang w:eastAsia="en-US"/>
              </w:rPr>
              <w:t>30</w:t>
            </w:r>
          </w:p>
        </w:tc>
      </w:tr>
      <w:tr w:rsidR="006E17EC" w:rsidRPr="00487A5C" w14:paraId="7395E14D" w14:textId="77777777" w:rsidTr="006E17EC">
        <w:trPr>
          <w:cantSplit/>
          <w:tblHeader/>
        </w:trPr>
        <w:tc>
          <w:tcPr>
            <w:tcW w:w="2430" w:type="dxa"/>
            <w:shd w:val="clear" w:color="auto" w:fill="auto"/>
            <w:vAlign w:val="center"/>
          </w:tcPr>
          <w:p w14:paraId="58A5C5B6" w14:textId="25BEF9B1" w:rsidR="006E17EC" w:rsidRPr="00FA3C15" w:rsidRDefault="0069253F" w:rsidP="006E17EC">
            <w:pPr>
              <w:pStyle w:val="TableContents"/>
              <w:rPr>
                <w:rFonts w:asciiTheme="minorHAnsi" w:hAnsiTheme="minorHAnsi"/>
                <w:sz w:val="22"/>
                <w:szCs w:val="22"/>
                <w:lang w:eastAsia="en-US"/>
              </w:rPr>
            </w:pPr>
            <w:r w:rsidRPr="00FA3C15">
              <w:rPr>
                <w:rFonts w:asciiTheme="minorHAnsi" w:hAnsiTheme="minorHAnsi"/>
                <w:sz w:val="22"/>
                <w:szCs w:val="22"/>
                <w:lang w:eastAsia="en-US"/>
              </w:rPr>
              <w:t xml:space="preserve">Availability </w:t>
            </w:r>
          </w:p>
        </w:tc>
        <w:tc>
          <w:tcPr>
            <w:tcW w:w="5367" w:type="dxa"/>
            <w:shd w:val="clear" w:color="auto" w:fill="auto"/>
          </w:tcPr>
          <w:p w14:paraId="1776B19E" w14:textId="77777777" w:rsidR="006E17EC" w:rsidRPr="00FA3C15" w:rsidRDefault="0069253F" w:rsidP="00635A59">
            <w:pPr>
              <w:pStyle w:val="TableContents"/>
              <w:numPr>
                <w:ilvl w:val="0"/>
                <w:numId w:val="5"/>
              </w:numPr>
              <w:rPr>
                <w:rFonts w:asciiTheme="minorHAnsi" w:hAnsiTheme="minorHAnsi"/>
                <w:sz w:val="22"/>
                <w:szCs w:val="22"/>
              </w:rPr>
            </w:pPr>
            <w:r w:rsidRPr="00FA3C15">
              <w:rPr>
                <w:rFonts w:asciiTheme="minorHAnsi" w:hAnsiTheme="minorHAnsi"/>
                <w:sz w:val="22"/>
                <w:szCs w:val="22"/>
              </w:rPr>
              <w:t>No other overlap projects ongoing</w:t>
            </w:r>
          </w:p>
          <w:p w14:paraId="23A8F695" w14:textId="2A0352E4" w:rsidR="0069253F" w:rsidRPr="00FA3C15" w:rsidRDefault="0069253F" w:rsidP="00635A59">
            <w:pPr>
              <w:pStyle w:val="TableContents"/>
              <w:numPr>
                <w:ilvl w:val="0"/>
                <w:numId w:val="5"/>
              </w:numPr>
              <w:rPr>
                <w:rFonts w:asciiTheme="minorHAnsi" w:hAnsiTheme="minorHAnsi"/>
                <w:sz w:val="22"/>
                <w:szCs w:val="22"/>
              </w:rPr>
            </w:pPr>
            <w:r w:rsidRPr="00FA3C15">
              <w:rPr>
                <w:rFonts w:asciiTheme="minorHAnsi" w:hAnsiTheme="minorHAnsi"/>
                <w:sz w:val="22"/>
                <w:szCs w:val="22"/>
              </w:rPr>
              <w:t>Confirmed availability by August 2024</w:t>
            </w:r>
          </w:p>
        </w:tc>
        <w:tc>
          <w:tcPr>
            <w:tcW w:w="1360" w:type="dxa"/>
            <w:shd w:val="clear" w:color="auto" w:fill="auto"/>
            <w:vAlign w:val="center"/>
          </w:tcPr>
          <w:p w14:paraId="240875A4" w14:textId="6B0FFD20" w:rsidR="006E17EC" w:rsidRPr="00FA3C15" w:rsidRDefault="0069253F" w:rsidP="006E17EC">
            <w:pPr>
              <w:pStyle w:val="TableContents"/>
              <w:jc w:val="center"/>
              <w:rPr>
                <w:rFonts w:asciiTheme="minorHAnsi" w:hAnsiTheme="minorHAnsi"/>
                <w:sz w:val="22"/>
                <w:szCs w:val="22"/>
                <w:lang w:eastAsia="en-US"/>
              </w:rPr>
            </w:pPr>
            <w:r w:rsidRPr="00FA3C15">
              <w:rPr>
                <w:rFonts w:asciiTheme="minorHAnsi" w:hAnsiTheme="minorHAnsi"/>
                <w:sz w:val="22"/>
                <w:szCs w:val="22"/>
                <w:lang w:eastAsia="en-US"/>
              </w:rPr>
              <w:t>30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FA3C15" w:rsidRDefault="003849E8" w:rsidP="006E17EC">
            <w:pPr>
              <w:pStyle w:val="TableContents"/>
              <w:jc w:val="both"/>
              <w:rPr>
                <w:rFonts w:cs="Calibri"/>
              </w:rPr>
            </w:pPr>
            <w:r w:rsidRPr="00FA3C15">
              <w:rPr>
                <w:rFonts w:cs="Calibri"/>
                <w:b/>
              </w:rPr>
              <w:t>Total Possible Technical Score</w:t>
            </w:r>
          </w:p>
        </w:tc>
        <w:tc>
          <w:tcPr>
            <w:tcW w:w="1360" w:type="dxa"/>
            <w:shd w:val="clear" w:color="auto" w:fill="auto"/>
            <w:vAlign w:val="center"/>
          </w:tcPr>
          <w:p w14:paraId="1CBE2A02" w14:textId="0EA949E8" w:rsidR="003849E8" w:rsidRPr="00FA3C15" w:rsidRDefault="003849E8" w:rsidP="003849E8">
            <w:pPr>
              <w:pStyle w:val="TableContents"/>
              <w:jc w:val="center"/>
              <w:rPr>
                <w:rFonts w:cs="Calibri"/>
                <w:b/>
              </w:rPr>
            </w:pPr>
            <w:r w:rsidRPr="00FA3C15">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ins w:id="16" w:author="Sven Erik" w:date="2020-08-26T15:47:00Z">
        <w:r w:rsidR="00726DFC">
          <w:rPr>
            <w:rFonts w:ascii="Calibri" w:hAnsi="Calibri"/>
            <w:b/>
            <w:lang w:val="en-GB"/>
          </w:rPr>
          <w:t>(</w:t>
        </w:r>
      </w:ins>
      <w:proofErr w:type="spellStart"/>
      <w:r w:rsidRPr="00487A5C">
        <w:rPr>
          <w:rFonts w:ascii="Calibri" w:hAnsi="Calibri"/>
          <w:b/>
          <w:lang w:val="en-GB"/>
        </w:rPr>
        <w:t>tc</w:t>
      </w:r>
      <w:proofErr w:type="spellEnd"/>
      <w:r w:rsidRPr="00487A5C">
        <w:rPr>
          <w:rFonts w:ascii="Calibri" w:hAnsi="Calibri"/>
          <w:b/>
          <w:lang w:val="en-GB"/>
        </w:rPr>
        <w:t xml:space="preserve"> / lc</w:t>
      </w:r>
      <w:ins w:id="17" w:author="Sven Erik" w:date="2020-08-26T15:47:00Z">
        <w:r w:rsidR="00726DFC">
          <w:rPr>
            <w:rFonts w:ascii="Calibri" w:hAnsi="Calibri"/>
            <w:b/>
            <w:lang w:val="en-GB"/>
          </w:rPr>
          <w:t xml:space="preserve">) * </w:t>
        </w:r>
        <w:proofErr w:type="spellStart"/>
        <w:r w:rsidR="00726DFC">
          <w:rPr>
            <w:rFonts w:ascii="Calibri" w:hAnsi="Calibri"/>
            <w:b/>
            <w:lang w:val="en-GB"/>
          </w:rPr>
          <w:t>fw</w:t>
        </w:r>
      </w:ins>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lastRenderedPageBreak/>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proofErr w:type="spellStart"/>
      <w:ins w:id="20" w:author="Sven Erik" w:date="2020-08-26T15:47:00Z">
        <w:r>
          <w:rPr>
            <w:rFonts w:ascii="Calibri" w:hAnsi="Calibri"/>
            <w:sz w:val="20"/>
            <w:szCs w:val="20"/>
            <w:lang w:val="en-GB"/>
          </w:rPr>
          <w:t>fw</w:t>
        </w:r>
        <w:proofErr w:type="spellEnd"/>
        <w:r>
          <w:rPr>
            <w:rFonts w:ascii="Calibri" w:hAnsi="Calibri"/>
            <w:sz w:val="20"/>
            <w:szCs w:val="20"/>
            <w:lang w:val="en-GB"/>
          </w:rPr>
          <w:t xml:space="preserve">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73B0D" w14:textId="77777777" w:rsidR="00224CC3" w:rsidRDefault="00224CC3">
      <w:r>
        <w:separator/>
      </w:r>
    </w:p>
  </w:endnote>
  <w:endnote w:type="continuationSeparator" w:id="0">
    <w:p w14:paraId="7D3607BC" w14:textId="77777777" w:rsidR="00224CC3" w:rsidRDefault="00224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62FC5F20"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9253F" w:rsidRPr="0069253F">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9253F" w:rsidRPr="0069253F">
      <w:rPr>
        <w:noProof/>
        <w:color w:val="17365D" w:themeColor="text2" w:themeShade="BF"/>
        <w:lang w:val="sv-SE"/>
      </w:rPr>
      <w:t>4</w:t>
    </w:r>
    <w:r>
      <w:rPr>
        <w:color w:val="17365D" w:themeColor="text2" w:themeShade="BF"/>
      </w:rPr>
      <w:fldChar w:fldCharType="end"/>
    </w:r>
  </w:p>
  <w:p w14:paraId="213B5D63" w14:textId="641CCF27" w:rsidR="00D15CF2" w:rsidRDefault="004878F3" w:rsidP="004878F3">
    <w:pPr>
      <w:pStyle w:val="Footer"/>
    </w:pPr>
    <w:r>
      <w:fldChar w:fldCharType="begin"/>
    </w:r>
    <w:r>
      <w:instrText xml:space="preserve"> DATE \@ "yyyy-MM-dd" </w:instrText>
    </w:r>
    <w:r>
      <w:fldChar w:fldCharType="separate"/>
    </w:r>
    <w:r w:rsidR="00FA3C15">
      <w:rPr>
        <w:noProof/>
      </w:rPr>
      <w:t>2024-07-22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9F992" w14:textId="77777777" w:rsidR="00224CC3" w:rsidRDefault="00224CC3">
      <w:r>
        <w:separator/>
      </w:r>
    </w:p>
  </w:footnote>
  <w:footnote w:type="continuationSeparator" w:id="0">
    <w:p w14:paraId="4CCB55E3" w14:textId="77777777" w:rsidR="00224CC3" w:rsidRDefault="00224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58A6CCC3"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1187643">
    <w:abstractNumId w:val="2"/>
  </w:num>
  <w:num w:numId="2" w16cid:durableId="1149398941">
    <w:abstractNumId w:val="7"/>
  </w:num>
  <w:num w:numId="3" w16cid:durableId="1686515008">
    <w:abstractNumId w:val="6"/>
  </w:num>
  <w:num w:numId="4" w16cid:durableId="1095052337">
    <w:abstractNumId w:val="5"/>
  </w:num>
  <w:num w:numId="5" w16cid:durableId="687104858">
    <w:abstractNumId w:val="0"/>
  </w:num>
  <w:num w:numId="6" w16cid:durableId="2142385032">
    <w:abstractNumId w:val="4"/>
  </w:num>
  <w:num w:numId="7" w16cid:durableId="1361275422">
    <w:abstractNumId w:val="1"/>
  </w:num>
  <w:num w:numId="8" w16cid:durableId="542405123">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07B9"/>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CC3"/>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253F"/>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886"/>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3D37"/>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3C15"/>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3A0F91-3F2B-4EC5-9D9F-A1B8580DD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14</TotalTime>
  <Pages>4</Pages>
  <Words>788</Words>
  <Characters>4494</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5272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2016-10-18T02:57:00Z</cp:lastPrinted>
  <dcterms:created xsi:type="dcterms:W3CDTF">2020-08-26T13:47:00Z</dcterms:created>
  <dcterms:modified xsi:type="dcterms:W3CDTF">2024-07-22T02:11:00Z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